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766E0B6A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AE31C1">
        <w:t>10</w:t>
      </w:r>
    </w:p>
    <w:p w14:paraId="6B9D6A04" w14:textId="6E1DA63F" w:rsidR="00AD0C7B" w:rsidRDefault="0000000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ins w:id="0" w:author="Šafář Karel, Ing." w:date="2025-02-12T12:47:00Z" w16du:dateUtc="2025-02-12T11:47:00Z">
            <w:r w:rsidR="007C1857">
              <w:rPr>
                <w:szCs w:val="48"/>
              </w:rPr>
              <w:t>BIM protokol</w:t>
            </w:r>
          </w:ins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1" w:name="_Hlk189463760"/>
    <w:p w14:paraId="56188271" w14:textId="6979B613" w:rsidR="006A2C59" w:rsidRDefault="00000000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E31C1" w:rsidRPr="00AE31C1">
            <w:rPr>
              <w:szCs w:val="24"/>
            </w:rPr>
            <w:t>Modernizace trati Plzeň - Domažlice - st.hranice SRN, 2. stavba, úsek  Plzeň (mimo) - Nýřany - Chotěšov (mimo) – TNS Skvrňany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14" w:name="_Toc20977904"/>
      <w:bookmarkStart w:id="15" w:name="_Toc389559699"/>
      <w:bookmarkStart w:id="16" w:name="_Toc397429847"/>
      <w:bookmarkStart w:id="17" w:name="_Ref433028040"/>
      <w:bookmarkStart w:id="18" w:name="_Toc1048197"/>
      <w:bookmarkEnd w:id="1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9" w:name="_Toc152682635"/>
      <w:r>
        <w:lastRenderedPageBreak/>
        <w:t>Úvodní ustanovení</w:t>
      </w:r>
      <w:bookmarkEnd w:id="14"/>
      <w:bookmarkEnd w:id="19"/>
    </w:p>
    <w:p w14:paraId="50F25E88" w14:textId="07602C83" w:rsidR="005F1616" w:rsidRPr="00A63728" w:rsidRDefault="005F1616" w:rsidP="00DD2EBA">
      <w:pPr>
        <w:pStyle w:val="Text1-1"/>
      </w:pPr>
      <w:bookmarkStart w:id="2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20"/>
    </w:p>
    <w:p w14:paraId="7D21606B" w14:textId="05A367B8" w:rsidR="005F1616" w:rsidRPr="00A63728" w:rsidRDefault="005F1616" w:rsidP="00DD2EBA">
      <w:pPr>
        <w:pStyle w:val="Text1-1"/>
      </w:pPr>
      <w:bookmarkStart w:id="2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21"/>
    </w:p>
    <w:p w14:paraId="047CE0FC" w14:textId="1B3838EA" w:rsidR="0032550E" w:rsidRPr="00A63728" w:rsidRDefault="0032550E" w:rsidP="00DD2EBA">
      <w:pPr>
        <w:pStyle w:val="Text1-1"/>
      </w:pPr>
      <w:bookmarkStart w:id="2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22"/>
    </w:p>
    <w:p w14:paraId="45CFDD9E" w14:textId="77777777" w:rsidR="00280C98" w:rsidRDefault="005169A6" w:rsidP="00521F32">
      <w:pPr>
        <w:pStyle w:val="Nadpis1-1"/>
      </w:pPr>
      <w:bookmarkStart w:id="23" w:name="_Toc20977908"/>
      <w:bookmarkStart w:id="24" w:name="_Toc152682636"/>
      <w:r>
        <w:t>Vymezení pojmů</w:t>
      </w:r>
      <w:bookmarkEnd w:id="23"/>
      <w:bookmarkEnd w:id="2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25" w:name="_Toc152682637"/>
      <w:bookmarkStart w:id="26" w:name="_Toc3381184"/>
      <w:bookmarkStart w:id="27" w:name="_Toc9257585"/>
      <w:bookmarkStart w:id="28" w:name="_Toc20977921"/>
      <w:r>
        <w:t xml:space="preserve">Povinnosti </w:t>
      </w:r>
      <w:r w:rsidR="0036530F">
        <w:t>smluvních stran</w:t>
      </w:r>
      <w:bookmarkEnd w:id="2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3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3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3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3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32" w:name="_Toc152682641"/>
      <w:bookmarkEnd w:id="15"/>
      <w:bookmarkEnd w:id="16"/>
      <w:bookmarkEnd w:id="17"/>
      <w:bookmarkEnd w:id="18"/>
      <w:bookmarkEnd w:id="26"/>
      <w:bookmarkEnd w:id="27"/>
      <w:bookmarkEnd w:id="28"/>
      <w:r>
        <w:t>Přílohy</w:t>
      </w:r>
      <w:bookmarkEnd w:id="3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3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3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3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3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268DD" w14:textId="77777777" w:rsidR="00BE656D" w:rsidRDefault="00BE656D" w:rsidP="00962258">
      <w:r>
        <w:separator/>
      </w:r>
    </w:p>
  </w:endnote>
  <w:endnote w:type="continuationSeparator" w:id="0">
    <w:p w14:paraId="2F62BC8A" w14:textId="77777777" w:rsidR="00BE656D" w:rsidRDefault="00BE656D" w:rsidP="00962258">
      <w:r>
        <w:continuationSeparator/>
      </w:r>
    </w:p>
  </w:endnote>
  <w:endnote w:type="continuationNotice" w:id="1">
    <w:p w14:paraId="4AF8A8F1" w14:textId="77777777" w:rsidR="00BE656D" w:rsidRDefault="00BE656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46C83AD2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26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1857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42C0EF3C" w:rsidR="00672111" w:rsidRPr="003462EB" w:rsidRDefault="0000000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AE31C1">
                <w:t>Modernizace trati Plzeň - Domažlice - st.hranice SRN, 2. stavba, úsek  Plzeň (mimo) - Nýřany - Chotěšov (mimo) – TNS Skvrňany</w:t>
              </w:r>
            </w:sdtContent>
          </w:sdt>
        </w:p>
        <w:p w14:paraId="60D715BD" w14:textId="60EA3CCC" w:rsidR="00672111" w:rsidRPr="00B435A5" w:rsidRDefault="0000000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del w:id="2" w:author="Šafář Karel, Ing." w:date="2025-02-12T12:47:00Z" w16du:dateUtc="2025-02-12T11:47:00Z">
                <w:r w:rsidR="00AE31C1" w:rsidDel="007C1857">
                  <w:delText>BIM protokol  ( D+B)</w:delText>
                </w:r>
              </w:del>
              <w:ins w:id="3" w:author="Salavová Mariana, Ing." w:date="2025-02-12T08:32:00Z">
                <w:del w:id="4" w:author="Šafář Karel, Ing." w:date="2025-02-12T12:47:00Z" w16du:dateUtc="2025-02-12T11:47:00Z">
                  <w:r w:rsidR="007C2613" w:rsidDel="007C1857">
                    <w:delText xml:space="preserve">BIM protokol  </w:delText>
                  </w:r>
                </w:del>
              </w:ins>
              <w:ins w:id="5" w:author="Šafář Karel, Ing." w:date="2025-02-12T12:47:00Z" w16du:dateUtc="2025-02-12T11:47:00Z">
                <w:r w:rsidR="007C1857">
                  <w:t>BIM protokol</w:t>
                </w:r>
              </w:ins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5A7FC5CD" w:rsidR="00813B53" w:rsidRPr="00661092" w:rsidRDefault="0000000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AE31C1">
                <w:rPr>
                  <w:szCs w:val="12"/>
                </w:rPr>
                <w:t>Modernizace trati Plzeň - Domažlice - st.hranice SRN, 2. stavba, úsek  Plzeň (mimo) - Nýřany - Chotěšov (mimo) – TNS Skvrňany</w:t>
              </w:r>
            </w:sdtContent>
          </w:sdt>
        </w:p>
        <w:p w14:paraId="2F397256" w14:textId="32C09600" w:rsidR="00813B53" w:rsidRPr="003462EB" w:rsidRDefault="0000000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del w:id="6" w:author="Šafář Karel, Ing." w:date="2025-02-12T12:47:00Z" w16du:dateUtc="2025-02-12T11:47:00Z">
                <w:r w:rsidR="00AE31C1" w:rsidDel="007C1857">
                  <w:rPr>
                    <w:b/>
                    <w:color w:val="FF5200" w:themeColor="accent2"/>
                    <w:sz w:val="14"/>
                    <w:szCs w:val="12"/>
                  </w:rPr>
                  <w:delText>BIM protokol  ( D+B)</w:delText>
                </w:r>
              </w:del>
              <w:ins w:id="7" w:author="Salavová Mariana, Ing." w:date="2025-02-12T08:32:00Z">
                <w:del w:id="8" w:author="Šafář Karel, Ing." w:date="2025-02-12T12:47:00Z" w16du:dateUtc="2025-02-12T11:47:00Z">
                  <w:r w:rsidR="007C2613" w:rsidDel="007C1857">
                    <w:rPr>
                      <w:b/>
                      <w:color w:val="FF5200" w:themeColor="accent2"/>
                      <w:sz w:val="14"/>
                      <w:szCs w:val="12"/>
                    </w:rPr>
                    <w:delText xml:space="preserve">BIM protokol  </w:delText>
                  </w:r>
                </w:del>
              </w:ins>
              <w:ins w:id="9" w:author="Šafář Karel, Ing." w:date="2025-02-12T12:47:00Z" w16du:dateUtc="2025-02-12T11:47:00Z">
                <w:r w:rsidR="007C1857">
                  <w:rPr>
                    <w:b/>
                    <w:color w:val="FF5200" w:themeColor="accent2"/>
                    <w:sz w:val="14"/>
                    <w:szCs w:val="12"/>
                  </w:rPr>
                  <w:t>BIM protokol</w:t>
                </w:r>
              </w:ins>
            </w:sdtContent>
          </w:sdt>
        </w:p>
      </w:tc>
      <w:tc>
        <w:tcPr>
          <w:tcW w:w="935" w:type="dxa"/>
          <w:vAlign w:val="bottom"/>
        </w:tcPr>
        <w:p w14:paraId="49E42655" w14:textId="3F466EE7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26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1857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26747DBA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0" w:name="_Hlk148431927"/>
    <w:bookmarkStart w:id="11" w:name="_Hlk148431928"/>
    <w:bookmarkStart w:id="12" w:name="_Hlk152579245"/>
    <w:bookmarkStart w:id="1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E31C1">
      <w:rPr>
        <w:sz w:val="22"/>
        <w:szCs w:val="22"/>
      </w:rPr>
      <w:t>30.1.2025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0"/>
    <w:bookmarkEnd w:id="11"/>
    <w:r>
      <w:rPr>
        <w:rFonts w:ascii="Verdana" w:hAnsi="Verdana"/>
        <w:b w:val="0"/>
        <w:bCs/>
        <w:sz w:val="22"/>
        <w:szCs w:val="22"/>
      </w:rPr>
      <w:tab/>
    </w:r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3CAE0" w14:textId="77777777" w:rsidR="00BE656D" w:rsidRDefault="00BE656D" w:rsidP="00962258">
      <w:r>
        <w:separator/>
      </w:r>
    </w:p>
  </w:footnote>
  <w:footnote w:type="continuationSeparator" w:id="0">
    <w:p w14:paraId="161E53D5" w14:textId="77777777" w:rsidR="00BE656D" w:rsidRDefault="00BE656D" w:rsidP="00962258">
      <w:r>
        <w:continuationSeparator/>
      </w:r>
    </w:p>
  </w:footnote>
  <w:footnote w:type="continuationNotice" w:id="1">
    <w:p w14:paraId="4BE9A652" w14:textId="77777777" w:rsidR="00BE656D" w:rsidRDefault="00BE656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AB3C" w14:textId="77777777" w:rsidR="00AE31C1" w:rsidRDefault="00AE31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7311F" w14:textId="77777777" w:rsidR="00AE31C1" w:rsidRDefault="00AE31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048843458" name="Obrázek 1048843458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726566">
    <w:abstractNumId w:val="4"/>
  </w:num>
  <w:num w:numId="2" w16cid:durableId="944269951">
    <w:abstractNumId w:val="3"/>
  </w:num>
  <w:num w:numId="3" w16cid:durableId="1445492749">
    <w:abstractNumId w:val="1"/>
  </w:num>
  <w:num w:numId="4" w16cid:durableId="303584670">
    <w:abstractNumId w:val="9"/>
  </w:num>
  <w:num w:numId="5" w16cid:durableId="1502354439">
    <w:abstractNumId w:val="5"/>
  </w:num>
  <w:num w:numId="6" w16cid:durableId="1421759954">
    <w:abstractNumId w:val="6"/>
  </w:num>
  <w:num w:numId="7" w16cid:durableId="436365210">
    <w:abstractNumId w:val="7"/>
  </w:num>
  <w:num w:numId="8" w16cid:durableId="125710343">
    <w:abstractNumId w:val="0"/>
  </w:num>
  <w:num w:numId="9" w16cid:durableId="1315528191">
    <w:abstractNumId w:val="2"/>
  </w:num>
  <w:num w:numId="10" w16cid:durableId="1706522699">
    <w:abstractNumId w:val="8"/>
  </w:num>
  <w:num w:numId="11" w16cid:durableId="1026911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afář Karel, Ing.">
    <w15:presenceInfo w15:providerId="AD" w15:userId="S::SafarK@spravazeleznic.cz::7d1e1482-c0b3-4104-9ead-446689c23de1"/>
  </w15:person>
  <w15:person w15:author="Salavová Mariana, Ing.">
    <w15:presenceInfo w15:providerId="None" w15:userId="Salavová Mariana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52D3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C6F6B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A6955"/>
    <w:rsid w:val="007B0600"/>
    <w:rsid w:val="007B3491"/>
    <w:rsid w:val="007B3AE8"/>
    <w:rsid w:val="007B570C"/>
    <w:rsid w:val="007B7FBA"/>
    <w:rsid w:val="007C0511"/>
    <w:rsid w:val="007C0785"/>
    <w:rsid w:val="007C1857"/>
    <w:rsid w:val="007C2613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31C1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0621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56D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5B48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6C3C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752D3"/>
    <w:rsid w:val="002C665E"/>
    <w:rsid w:val="002D39D2"/>
    <w:rsid w:val="002E4131"/>
    <w:rsid w:val="003461F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A5B48"/>
    <w:rsid w:val="00FC42F0"/>
    <w:rsid w:val="00FC58DB"/>
    <w:rsid w:val="00FC7D94"/>
    <w:rsid w:val="00FD3BBB"/>
    <w:rsid w:val="00FF4A9A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8D1D6D-0036-4AFD-9E9C-B62CBE2C4F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4294966744</TotalTime>
  <Pages>8</Pages>
  <Words>2671</Words>
  <Characters>15765</Characters>
  <Application>Microsoft Office Word</Application>
  <DocSecurity>2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Modernizace trati Plzeň - Domažlice - st.hranice SRN, 2. stavba, úsek  Plzeň (mimo) - Nýřany - Chotěšov (mimo) – TNS Skvrňany</dc:subject>
  <dc:creator>Správa železnic</dc:creator>
  <cp:keywords>2024-10</cp:keywords>
  <cp:lastModifiedBy>Šafář Karel, Ing.</cp:lastModifiedBy>
  <cp:revision>6</cp:revision>
  <cp:lastPrinted>2019-12-07T09:14:00Z</cp:lastPrinted>
  <dcterms:created xsi:type="dcterms:W3CDTF">2024-10-18T14:00:00Z</dcterms:created>
  <dcterms:modified xsi:type="dcterms:W3CDTF">2025-02-12T11:48:00Z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